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06" w:rsidRDefault="00D80006" w:rsidP="00D80006">
      <w:pPr>
        <w:pStyle w:val="Heading1"/>
        <w:jc w:val="center"/>
        <w:rPr>
          <w:ins w:id="0" w:author="claudia fayad" w:date="2012-12-03T12:19:00Z"/>
          <w:lang w:val="es-CO"/>
        </w:rPr>
      </w:pPr>
      <w:r>
        <w:rPr>
          <w:lang w:val="es-CO"/>
        </w:rPr>
        <w:t xml:space="preserve">GLOBAL DE </w:t>
      </w:r>
      <w:proofErr w:type="spellStart"/>
      <w:r>
        <w:rPr>
          <w:lang w:val="es-CO"/>
        </w:rPr>
        <w:t>PSE</w:t>
      </w:r>
      <w:proofErr w:type="spellEnd"/>
      <w:r w:rsidRPr="00C9313D">
        <w:rPr>
          <w:lang w:val="es-CO"/>
        </w:rPr>
        <w:t xml:space="preserve"> PRIMER PERIODO 201</w:t>
      </w:r>
      <w:r>
        <w:rPr>
          <w:lang w:val="es-CO"/>
        </w:rPr>
        <w:t>2/</w:t>
      </w:r>
      <w:r w:rsidRPr="00C9313D">
        <w:rPr>
          <w:lang w:val="es-CO"/>
        </w:rPr>
        <w:t xml:space="preserve"> 201</w:t>
      </w:r>
      <w:r>
        <w:rPr>
          <w:lang w:val="es-CO"/>
        </w:rPr>
        <w:t>3 KINDER</w:t>
      </w:r>
    </w:p>
    <w:p w:rsidR="00D80006" w:rsidRPr="00D80006" w:rsidRDefault="00D80006" w:rsidP="00D80006">
      <w:pPr>
        <w:rPr>
          <w:lang w:val="es-CO"/>
        </w:rPr>
        <w:pPrChange w:id="1" w:author="claudia fayad" w:date="2012-12-03T12:19:00Z">
          <w:pPr>
            <w:pStyle w:val="Heading1"/>
            <w:jc w:val="center"/>
          </w:pPr>
        </w:pPrChange>
      </w:pPr>
      <w:ins w:id="2" w:author="claudia fayad" w:date="2012-12-03T12:20:00Z">
        <w:r>
          <w:rPr>
            <w:lang w:val="es-CO"/>
          </w:rPr>
          <w:t>¡</w:t>
        </w:r>
      </w:ins>
      <w:ins w:id="3" w:author="claudia fayad" w:date="2012-12-03T12:19:00Z">
        <w:r>
          <w:rPr>
            <w:lang w:val="es-CO"/>
          </w:rPr>
          <w:t>Excelentes comentarios globales, querido equipo de Kinder!</w:t>
        </w:r>
      </w:ins>
      <w:ins w:id="4" w:author="claudia fayad" w:date="2012-12-03T12:20:00Z">
        <w:r>
          <w:rPr>
            <w:lang w:val="es-CO"/>
          </w:rPr>
          <w:t xml:space="preserve"> Me gustaría saber quién escribió cada uno de ellos—si es posible rastrearlo a una o dos personas solamente, por supuesto. Felicitaciones, Claudia Fayad.</w:t>
        </w:r>
      </w:ins>
      <w:bookmarkStart w:id="5" w:name="_GoBack"/>
      <w:bookmarkEnd w:id="5"/>
    </w:p>
    <w:p w:rsidR="00D80006" w:rsidRDefault="00D80006" w:rsidP="00D80006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es-CO"/>
        </w:rPr>
      </w:pPr>
    </w:p>
    <w:p w:rsidR="00D80006" w:rsidRPr="008C471C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lang w:val="es-CO"/>
        </w:rPr>
      </w:pPr>
      <w:r w:rsidRPr="008C471C">
        <w:rPr>
          <w:rFonts w:cs="Calibri"/>
          <w:sz w:val="24"/>
          <w:szCs w:val="24"/>
          <w:lang w:val="es-CO"/>
        </w:rPr>
        <w:t>Esta área disciplinaria comprende la salud y el desarrollo físico, emocional, cognitivo, espiritual</w:t>
      </w:r>
    </w:p>
    <w:p w:rsidR="00D80006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lang w:val="es-CO"/>
        </w:rPr>
      </w:pPr>
      <w:proofErr w:type="gramStart"/>
      <w:r w:rsidRPr="008C471C">
        <w:rPr>
          <w:rFonts w:cs="Calibri"/>
          <w:sz w:val="24"/>
          <w:szCs w:val="24"/>
          <w:lang w:val="es-CO"/>
        </w:rPr>
        <w:t>y</w:t>
      </w:r>
      <w:proofErr w:type="gramEnd"/>
      <w:r w:rsidRPr="008C471C">
        <w:rPr>
          <w:rFonts w:cs="Calibri"/>
          <w:sz w:val="24"/>
          <w:szCs w:val="24"/>
          <w:lang w:val="es-CO"/>
        </w:rPr>
        <w:t xml:space="preserve"> social, contribuye</w:t>
      </w:r>
      <w:r>
        <w:rPr>
          <w:rFonts w:cs="Calibri"/>
          <w:sz w:val="24"/>
          <w:szCs w:val="24"/>
          <w:lang w:val="es-CO"/>
        </w:rPr>
        <w:t>ndo</w:t>
      </w:r>
      <w:r w:rsidRPr="008C471C">
        <w:rPr>
          <w:rFonts w:cs="Calibri"/>
          <w:sz w:val="24"/>
          <w:szCs w:val="24"/>
          <w:lang w:val="es-CO"/>
        </w:rPr>
        <w:t xml:space="preserve"> a la comprensión de uno mismo, al establecimiento y mantenimiento de relaciones con</w:t>
      </w:r>
      <w:r>
        <w:rPr>
          <w:rFonts w:cs="Calibri"/>
          <w:sz w:val="24"/>
          <w:szCs w:val="24"/>
          <w:lang w:val="es-CO"/>
        </w:rPr>
        <w:t xml:space="preserve"> </w:t>
      </w:r>
      <w:r w:rsidRPr="008C471C">
        <w:rPr>
          <w:rFonts w:cs="Calibri"/>
          <w:sz w:val="24"/>
          <w:szCs w:val="24"/>
          <w:lang w:val="es-CO"/>
        </w:rPr>
        <w:t>los demás, y a la elección de una vida activa y saludable.</w:t>
      </w:r>
      <w:r>
        <w:rPr>
          <w:rFonts w:cs="Calibri"/>
          <w:sz w:val="24"/>
          <w:szCs w:val="24"/>
          <w:lang w:val="es-CO"/>
        </w:rPr>
        <w:t xml:space="preserve">  </w:t>
      </w:r>
    </w:p>
    <w:p w:rsidR="00D80006" w:rsidRPr="008C471C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lang w:val="es-CO"/>
        </w:rPr>
      </w:pPr>
    </w:p>
    <w:p w:rsidR="00D80006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s-CO"/>
        </w:rPr>
      </w:pPr>
      <w:r w:rsidRPr="008C471C">
        <w:rPr>
          <w:sz w:val="24"/>
          <w:szCs w:val="24"/>
          <w:lang w:val="es-CO"/>
        </w:rPr>
        <w:t>En este primer periodo los estudiantes tuvieron la oportunidad de desarrollar competencia</w:t>
      </w:r>
      <w:r>
        <w:rPr>
          <w:sz w:val="24"/>
          <w:szCs w:val="24"/>
          <w:lang w:val="es-CO"/>
        </w:rPr>
        <w:t>s</w:t>
      </w:r>
      <w:r w:rsidRPr="008C471C">
        <w:rPr>
          <w:sz w:val="24"/>
          <w:szCs w:val="24"/>
          <w:lang w:val="es-CO"/>
        </w:rPr>
        <w:t xml:space="preserve"> ciudadana</w:t>
      </w:r>
      <w:r>
        <w:rPr>
          <w:sz w:val="24"/>
          <w:szCs w:val="24"/>
          <w:lang w:val="es-CO"/>
        </w:rPr>
        <w:t>s</w:t>
      </w:r>
      <w:r w:rsidRPr="008C471C">
        <w:rPr>
          <w:sz w:val="24"/>
          <w:szCs w:val="24"/>
          <w:lang w:val="es-CO"/>
        </w:rPr>
        <w:t xml:space="preserve"> por medio de diferentes experiencias de aprendizaje que les permiti</w:t>
      </w:r>
      <w:r>
        <w:rPr>
          <w:sz w:val="24"/>
          <w:szCs w:val="24"/>
          <w:lang w:val="es-CO"/>
        </w:rPr>
        <w:t>eron</w:t>
      </w:r>
      <w:r w:rsidRPr="008C471C">
        <w:rPr>
          <w:sz w:val="24"/>
          <w:szCs w:val="24"/>
          <w:lang w:val="es-CO"/>
        </w:rPr>
        <w:t xml:space="preserve"> reconocer que han crecido tanto físico como personalmente, así como también identificar sus sentimientos  y emociones, estar dispuestos a reflexionar sobre sus faltas  buscando una alternativa de reparación</w:t>
      </w:r>
      <w:r>
        <w:rPr>
          <w:sz w:val="24"/>
          <w:szCs w:val="24"/>
          <w:lang w:val="es-CO"/>
        </w:rPr>
        <w:t>,</w:t>
      </w:r>
      <w:r w:rsidRPr="008C471C">
        <w:rPr>
          <w:sz w:val="24"/>
          <w:szCs w:val="24"/>
          <w:lang w:val="es-CO"/>
        </w:rPr>
        <w:t xml:space="preserve"> y cumplir con sus deberes en clase fortaleciendo</w:t>
      </w:r>
      <w:r>
        <w:rPr>
          <w:sz w:val="24"/>
          <w:szCs w:val="24"/>
          <w:lang w:val="es-CO"/>
        </w:rPr>
        <w:t xml:space="preserve"> sus procesos de adquisición de independencia.  </w:t>
      </w:r>
    </w:p>
    <w:p w:rsidR="00D80006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s-CO"/>
        </w:rPr>
      </w:pPr>
    </w:p>
    <w:p w:rsidR="00D80006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  <w:lang w:val="es-CO"/>
        </w:rPr>
      </w:pPr>
      <w:r>
        <w:rPr>
          <w:sz w:val="24"/>
          <w:szCs w:val="24"/>
          <w:lang w:val="es-CO"/>
        </w:rPr>
        <w:t xml:space="preserve">De igual manera, </w:t>
      </w:r>
      <w:r>
        <w:rPr>
          <w:rFonts w:cs="Calibri"/>
          <w:sz w:val="24"/>
          <w:szCs w:val="24"/>
          <w:lang w:val="es-CO"/>
        </w:rPr>
        <w:t xml:space="preserve">establecieron </w:t>
      </w:r>
      <w:r w:rsidRPr="00A21419">
        <w:rPr>
          <w:rFonts w:cs="Calibri"/>
          <w:sz w:val="24"/>
          <w:szCs w:val="24"/>
          <w:lang w:val="es-CO"/>
        </w:rPr>
        <w:t>relaciones con sus nuevos amigos para jugar y trabajar</w:t>
      </w:r>
      <w:r>
        <w:rPr>
          <w:rFonts w:cs="Calibri"/>
          <w:sz w:val="24"/>
          <w:szCs w:val="24"/>
          <w:lang w:val="es-CO"/>
        </w:rPr>
        <w:t>, y</w:t>
      </w:r>
      <w:r w:rsidRPr="00A21419">
        <w:rPr>
          <w:rFonts w:cs="Calibri"/>
          <w:sz w:val="20"/>
          <w:szCs w:val="20"/>
          <w:lang w:val="es-CO"/>
        </w:rPr>
        <w:t xml:space="preserve"> </w:t>
      </w:r>
      <w:r w:rsidRPr="00A21419">
        <w:rPr>
          <w:rFonts w:cs="Calibri"/>
          <w:sz w:val="24"/>
          <w:szCs w:val="24"/>
          <w:lang w:val="es-CO"/>
        </w:rPr>
        <w:t>tuvieron la oportunidad de construir y fortalecer buenos hábitos alimenticios</w:t>
      </w:r>
      <w:r>
        <w:rPr>
          <w:rFonts w:cs="Calibri"/>
          <w:sz w:val="24"/>
          <w:szCs w:val="24"/>
          <w:lang w:val="es-CO"/>
        </w:rPr>
        <w:t>, y de</w:t>
      </w:r>
      <w:r w:rsidRPr="00A21419">
        <w:rPr>
          <w:rFonts w:cs="Calibri"/>
          <w:sz w:val="24"/>
          <w:szCs w:val="24"/>
          <w:lang w:val="es-CO"/>
        </w:rPr>
        <w:t xml:space="preserve"> </w:t>
      </w:r>
      <w:r w:rsidRPr="00A21419">
        <w:rPr>
          <w:rFonts w:cs="Calibri"/>
          <w:color w:val="000000"/>
          <w:sz w:val="24"/>
          <w:szCs w:val="24"/>
          <w:lang w:val="es-CO"/>
        </w:rPr>
        <w:t xml:space="preserve">participar en la </w:t>
      </w:r>
      <w:r>
        <w:rPr>
          <w:rFonts w:cs="Calibri"/>
          <w:color w:val="000000"/>
          <w:sz w:val="24"/>
          <w:szCs w:val="24"/>
          <w:lang w:val="es-CO"/>
        </w:rPr>
        <w:t>toma de decisiones relativas a</w:t>
      </w:r>
      <w:r w:rsidRPr="00A21419">
        <w:rPr>
          <w:rFonts w:cs="Calibri"/>
          <w:color w:val="000000"/>
          <w:sz w:val="24"/>
          <w:szCs w:val="24"/>
          <w:lang w:val="es-CO"/>
        </w:rPr>
        <w:t xml:space="preserve"> las consecuencias </w:t>
      </w:r>
      <w:r>
        <w:rPr>
          <w:rFonts w:cs="Calibri"/>
          <w:color w:val="000000"/>
          <w:sz w:val="24"/>
          <w:szCs w:val="24"/>
          <w:lang w:val="es-CO"/>
        </w:rPr>
        <w:t>por</w:t>
      </w:r>
      <w:r w:rsidRPr="00A21419">
        <w:rPr>
          <w:rFonts w:cs="Calibri"/>
          <w:color w:val="000000"/>
          <w:sz w:val="24"/>
          <w:szCs w:val="24"/>
          <w:lang w:val="es-CO"/>
        </w:rPr>
        <w:t xml:space="preserve"> no cumplir con las normas </w:t>
      </w:r>
      <w:commentRangeStart w:id="6"/>
      <w:r w:rsidRPr="00A21419">
        <w:rPr>
          <w:rFonts w:cs="Calibri"/>
          <w:color w:val="000000"/>
          <w:sz w:val="24"/>
          <w:szCs w:val="24"/>
          <w:lang w:val="es-CO"/>
        </w:rPr>
        <w:t>establecidas</w:t>
      </w:r>
      <w:commentRangeEnd w:id="6"/>
      <w:r>
        <w:rPr>
          <w:rStyle w:val="CommentReference"/>
        </w:rPr>
        <w:commentReference w:id="6"/>
      </w:r>
      <w:r>
        <w:rPr>
          <w:rFonts w:cs="Calibri"/>
          <w:color w:val="000000"/>
          <w:sz w:val="24"/>
          <w:szCs w:val="24"/>
          <w:lang w:val="es-CO"/>
        </w:rPr>
        <w:t>.</w:t>
      </w:r>
    </w:p>
    <w:p w:rsidR="00D80006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  <w:lang w:val="es-CO"/>
        </w:rPr>
      </w:pPr>
    </w:p>
    <w:p w:rsidR="00D80006" w:rsidRDefault="00D80006" w:rsidP="00D8000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  <w:lang w:val="es-CO"/>
        </w:rPr>
      </w:pPr>
    </w:p>
    <w:p w:rsidR="00D80006" w:rsidRDefault="00D80006" w:rsidP="00D80006">
      <w:pPr>
        <w:spacing w:after="0"/>
        <w:rPr>
          <w:rFonts w:cs="Calibri"/>
          <w:color w:val="000000"/>
          <w:sz w:val="24"/>
          <w:szCs w:val="24"/>
          <w:lang w:val="es-CO"/>
        </w:rPr>
      </w:pPr>
    </w:p>
    <w:p w:rsidR="00D80006" w:rsidRPr="00C9313D" w:rsidRDefault="00D80006" w:rsidP="00D80006">
      <w:pPr>
        <w:jc w:val="center"/>
        <w:rPr>
          <w:b/>
          <w:lang w:val="es-CO"/>
        </w:rPr>
      </w:pPr>
      <w:r w:rsidRPr="00C9313D">
        <w:rPr>
          <w:b/>
          <w:lang w:val="es-CO"/>
        </w:rPr>
        <w:t>GLOBAL DE INGLÉS PRIMER PERIODO 201</w:t>
      </w:r>
      <w:r>
        <w:rPr>
          <w:b/>
          <w:lang w:val="es-CO"/>
        </w:rPr>
        <w:t>2</w:t>
      </w:r>
      <w:r w:rsidRPr="00C9313D">
        <w:rPr>
          <w:b/>
          <w:lang w:val="es-CO"/>
        </w:rPr>
        <w:t xml:space="preserve"> 201</w:t>
      </w:r>
      <w:r>
        <w:rPr>
          <w:b/>
          <w:lang w:val="es-CO"/>
        </w:rPr>
        <w:t>3</w:t>
      </w:r>
    </w:p>
    <w:p w:rsidR="00D80006" w:rsidRPr="0000097F" w:rsidRDefault="00D80006" w:rsidP="00D80006">
      <w:pPr>
        <w:jc w:val="both"/>
        <w:rPr>
          <w:sz w:val="24"/>
          <w:szCs w:val="24"/>
          <w:lang w:val="es-CO"/>
        </w:rPr>
      </w:pPr>
      <w:r w:rsidRPr="0000097F">
        <w:rPr>
          <w:sz w:val="24"/>
          <w:szCs w:val="24"/>
          <w:lang w:val="es-CO"/>
        </w:rPr>
        <w:t xml:space="preserve">Durante este </w:t>
      </w:r>
      <w:r>
        <w:rPr>
          <w:sz w:val="24"/>
          <w:szCs w:val="24"/>
          <w:lang w:val="es-CO"/>
        </w:rPr>
        <w:t>primer</w:t>
      </w:r>
      <w:r w:rsidRPr="0000097F">
        <w:rPr>
          <w:sz w:val="24"/>
          <w:szCs w:val="24"/>
          <w:lang w:val="es-CO"/>
        </w:rPr>
        <w:t xml:space="preserve"> periodo los estudiantes mostraron la comprensión</w:t>
      </w:r>
      <w:r>
        <w:rPr>
          <w:sz w:val="24"/>
          <w:szCs w:val="24"/>
          <w:lang w:val="es-CO"/>
        </w:rPr>
        <w:t xml:space="preserve"> y el seguimiento de</w:t>
      </w:r>
      <w:r w:rsidRPr="0000097F">
        <w:rPr>
          <w:sz w:val="24"/>
          <w:szCs w:val="24"/>
          <w:lang w:val="es-CO"/>
        </w:rPr>
        <w:t xml:space="preserve"> comandos, instrucciones y conversaciones sencillas para comunicarse </w:t>
      </w:r>
      <w:ins w:id="7" w:author="claudia fayad" w:date="2012-12-03T12:15:00Z">
        <w:r>
          <w:rPr>
            <w:sz w:val="24"/>
            <w:szCs w:val="24"/>
            <w:lang w:val="es-CO"/>
          </w:rPr>
          <w:t xml:space="preserve">en la segunda lengua </w:t>
        </w:r>
      </w:ins>
      <w:r w:rsidRPr="0000097F">
        <w:rPr>
          <w:sz w:val="24"/>
          <w:szCs w:val="24"/>
          <w:lang w:val="es-CO"/>
        </w:rPr>
        <w:t>en interacciones diarias. Por medio de diferentes actividades se trabajó el reconocimiento de sonidos iniciales y palabras de uso frecuent</w:t>
      </w:r>
      <w:r w:rsidRPr="00B02650">
        <w:rPr>
          <w:sz w:val="24"/>
          <w:szCs w:val="24"/>
          <w:lang w:val="es-CO"/>
        </w:rPr>
        <w:t xml:space="preserve">e en </w:t>
      </w:r>
      <w:r>
        <w:rPr>
          <w:sz w:val="24"/>
          <w:szCs w:val="24"/>
          <w:lang w:val="es-CO"/>
        </w:rPr>
        <w:t xml:space="preserve">cuentos, </w:t>
      </w:r>
      <w:r w:rsidRPr="00B02650">
        <w:rPr>
          <w:sz w:val="24"/>
          <w:szCs w:val="24"/>
          <w:lang w:val="es-CO"/>
        </w:rPr>
        <w:t>poemas, rimas</w:t>
      </w:r>
      <w:r w:rsidRPr="0000097F">
        <w:rPr>
          <w:sz w:val="24"/>
          <w:szCs w:val="24"/>
          <w:lang w:val="es-CO"/>
        </w:rPr>
        <w:t xml:space="preserve"> y canciones. </w:t>
      </w:r>
    </w:p>
    <w:p w:rsidR="00D80006" w:rsidRPr="0000097F" w:rsidRDefault="00D80006" w:rsidP="00D80006">
      <w:pPr>
        <w:jc w:val="both"/>
        <w:rPr>
          <w:sz w:val="24"/>
          <w:szCs w:val="24"/>
          <w:lang w:val="es-CO"/>
        </w:rPr>
      </w:pPr>
      <w:r w:rsidRPr="0000097F">
        <w:rPr>
          <w:sz w:val="24"/>
          <w:szCs w:val="24"/>
          <w:lang w:val="es-CO"/>
        </w:rPr>
        <w:t xml:space="preserve">A través de lecturas guiadas con diversos textos previamente seleccionados </w:t>
      </w:r>
      <w:r>
        <w:rPr>
          <w:sz w:val="24"/>
          <w:szCs w:val="24"/>
          <w:lang w:val="es-CO"/>
        </w:rPr>
        <w:t xml:space="preserve">tales </w:t>
      </w:r>
      <w:r w:rsidRPr="0000097F">
        <w:rPr>
          <w:sz w:val="24"/>
          <w:szCs w:val="24"/>
          <w:lang w:val="es-CO"/>
        </w:rPr>
        <w:t>como</w:t>
      </w:r>
      <w:ins w:id="8" w:author="claudia fayad" w:date="2012-12-03T12:16:00Z">
        <w:r>
          <w:rPr>
            <w:sz w:val="24"/>
            <w:szCs w:val="24"/>
            <w:lang w:val="es-CO"/>
          </w:rPr>
          <w:t xml:space="preserve"> </w:t>
        </w:r>
      </w:ins>
      <w:del w:id="9" w:author="claudia fayad" w:date="2012-12-03T12:16:00Z">
        <w:r w:rsidDel="00D80006">
          <w:rPr>
            <w:sz w:val="24"/>
            <w:szCs w:val="24"/>
            <w:lang w:val="es-CO"/>
          </w:rPr>
          <w:delText>,</w:delText>
        </w:r>
        <w:r w:rsidRPr="0000097F" w:rsidDel="00D80006">
          <w:rPr>
            <w:sz w:val="24"/>
            <w:szCs w:val="24"/>
            <w:lang w:val="es-CO"/>
          </w:rPr>
          <w:delText xml:space="preserve"> </w:delText>
        </w:r>
      </w:del>
      <w:r w:rsidRPr="0000097F">
        <w:rPr>
          <w:sz w:val="24"/>
          <w:szCs w:val="24"/>
          <w:lang w:val="es-CO"/>
        </w:rPr>
        <w:t>libros virtuales, sof</w:t>
      </w:r>
      <w:r w:rsidRPr="00B02650">
        <w:rPr>
          <w:sz w:val="24"/>
          <w:szCs w:val="24"/>
          <w:lang w:val="es-CO"/>
        </w:rPr>
        <w:t>tware para lectura</w:t>
      </w:r>
      <w:r>
        <w:rPr>
          <w:sz w:val="24"/>
          <w:szCs w:val="24"/>
          <w:lang w:val="es-CO"/>
        </w:rPr>
        <w:t xml:space="preserve"> y</w:t>
      </w:r>
      <w:r w:rsidRPr="0000097F">
        <w:rPr>
          <w:sz w:val="24"/>
          <w:szCs w:val="24"/>
          <w:lang w:val="es-CO"/>
        </w:rPr>
        <w:t xml:space="preserve"> diálogos</w:t>
      </w:r>
      <w:r>
        <w:rPr>
          <w:sz w:val="24"/>
          <w:szCs w:val="24"/>
          <w:lang w:val="es-CO"/>
        </w:rPr>
        <w:t>,</w:t>
      </w:r>
      <w:r w:rsidRPr="0000097F">
        <w:rPr>
          <w:sz w:val="24"/>
          <w:szCs w:val="24"/>
          <w:lang w:val="es-CO"/>
        </w:rPr>
        <w:t xml:space="preserve"> los estudiantes lograron interactuar con las historias de manera práctica y significativa.</w:t>
      </w:r>
      <w:r>
        <w:rPr>
          <w:sz w:val="24"/>
          <w:szCs w:val="24"/>
          <w:lang w:val="es-CO"/>
        </w:rPr>
        <w:t xml:space="preserve">  </w:t>
      </w:r>
      <w:r w:rsidRPr="007C55DA">
        <w:rPr>
          <w:sz w:val="24"/>
          <w:szCs w:val="24"/>
          <w:lang w:val="es-CO"/>
        </w:rPr>
        <w:t xml:space="preserve">De igual manera, reconocieron que </w:t>
      </w:r>
      <w:r>
        <w:rPr>
          <w:sz w:val="24"/>
          <w:szCs w:val="24"/>
          <w:lang w:val="es-CO"/>
        </w:rPr>
        <w:t>los textos</w:t>
      </w:r>
      <w:r w:rsidRPr="007C55DA">
        <w:rPr>
          <w:sz w:val="24"/>
          <w:szCs w:val="24"/>
          <w:lang w:val="es-CO"/>
        </w:rPr>
        <w:t xml:space="preserve"> visual</w:t>
      </w:r>
      <w:r>
        <w:rPr>
          <w:sz w:val="24"/>
          <w:szCs w:val="24"/>
          <w:lang w:val="es-CO"/>
        </w:rPr>
        <w:t>es</w:t>
      </w:r>
      <w:r w:rsidRPr="007C55DA">
        <w:rPr>
          <w:sz w:val="24"/>
          <w:szCs w:val="24"/>
          <w:lang w:val="es-CO"/>
        </w:rPr>
        <w:t xml:space="preserve"> en su entorno tiene</w:t>
      </w:r>
      <w:r>
        <w:rPr>
          <w:sz w:val="24"/>
          <w:szCs w:val="24"/>
          <w:lang w:val="es-CO"/>
        </w:rPr>
        <w:t>n</w:t>
      </w:r>
      <w:r w:rsidRPr="007C55DA">
        <w:rPr>
          <w:sz w:val="24"/>
          <w:szCs w:val="24"/>
          <w:lang w:val="es-CO"/>
        </w:rPr>
        <w:t xml:space="preserve"> </w:t>
      </w:r>
      <w:del w:id="10" w:author="claudia fayad" w:date="2012-12-03T12:16:00Z">
        <w:r w:rsidRPr="007C55DA" w:rsidDel="00D80006">
          <w:rPr>
            <w:sz w:val="24"/>
            <w:szCs w:val="24"/>
            <w:lang w:val="es-CO"/>
          </w:rPr>
          <w:delText xml:space="preserve">un </w:delText>
        </w:r>
      </w:del>
      <w:r w:rsidRPr="007C55DA">
        <w:rPr>
          <w:sz w:val="24"/>
          <w:szCs w:val="24"/>
          <w:lang w:val="es-CO"/>
        </w:rPr>
        <w:t>significado.</w:t>
      </w:r>
    </w:p>
    <w:p w:rsidR="00D80006" w:rsidRPr="0000097F" w:rsidRDefault="00D80006" w:rsidP="00D80006">
      <w:pPr>
        <w:jc w:val="both"/>
        <w:rPr>
          <w:sz w:val="24"/>
          <w:szCs w:val="24"/>
          <w:lang w:val="es-CO"/>
        </w:rPr>
      </w:pPr>
      <w:r w:rsidRPr="0000097F">
        <w:rPr>
          <w:sz w:val="24"/>
          <w:szCs w:val="24"/>
          <w:lang w:val="es-CO"/>
        </w:rPr>
        <w:t xml:space="preserve">Un gran desafío para los estudiantes en este inicio del año ha sido el aproximarse a la “escritura” teniendo en cuenta </w:t>
      </w:r>
      <w:del w:id="11" w:author="claudia fayad" w:date="2012-12-03T12:16:00Z">
        <w:r w:rsidRPr="0000097F" w:rsidDel="00D80006">
          <w:rPr>
            <w:sz w:val="24"/>
            <w:szCs w:val="24"/>
            <w:lang w:val="es-CO"/>
          </w:rPr>
          <w:delText xml:space="preserve">un </w:delText>
        </w:r>
      </w:del>
      <w:ins w:id="12" w:author="claudia fayad" w:date="2012-12-03T12:16:00Z">
        <w:r>
          <w:rPr>
            <w:sz w:val="24"/>
            <w:szCs w:val="24"/>
            <w:lang w:val="es-CO"/>
          </w:rPr>
          <w:t>el</w:t>
        </w:r>
        <w:r w:rsidRPr="0000097F">
          <w:rPr>
            <w:sz w:val="24"/>
            <w:szCs w:val="24"/>
            <w:lang w:val="es-CO"/>
          </w:rPr>
          <w:t xml:space="preserve"> </w:t>
        </w:r>
      </w:ins>
      <w:r w:rsidRPr="0000097F">
        <w:rPr>
          <w:sz w:val="24"/>
          <w:szCs w:val="24"/>
          <w:lang w:val="es-CO"/>
        </w:rPr>
        <w:t>contexto para comunicar ideas, vivencias y pensamientos.</w:t>
      </w:r>
    </w:p>
    <w:p w:rsidR="00D80006" w:rsidRPr="0000097F" w:rsidRDefault="00D80006" w:rsidP="00D80006">
      <w:pPr>
        <w:jc w:val="center"/>
        <w:rPr>
          <w:b/>
          <w:sz w:val="24"/>
          <w:szCs w:val="24"/>
          <w:lang w:val="es-CO"/>
        </w:rPr>
      </w:pPr>
    </w:p>
    <w:p w:rsidR="00D80006" w:rsidRPr="003F1BA1" w:rsidRDefault="00D80006" w:rsidP="00D80006">
      <w:pPr>
        <w:jc w:val="center"/>
        <w:rPr>
          <w:b/>
          <w:lang w:val="es-CO"/>
        </w:rPr>
      </w:pPr>
      <w:r>
        <w:rPr>
          <w:b/>
          <w:lang w:val="es-CO"/>
        </w:rPr>
        <w:t xml:space="preserve">GLOBALES MATHS </w:t>
      </w:r>
      <w:r w:rsidRPr="003F1BA1">
        <w:rPr>
          <w:b/>
          <w:lang w:val="es-CO"/>
        </w:rPr>
        <w:t>PRIMER PERIODO 201</w:t>
      </w:r>
      <w:r>
        <w:rPr>
          <w:b/>
          <w:lang w:val="es-CO"/>
        </w:rPr>
        <w:t>2</w:t>
      </w:r>
      <w:r w:rsidRPr="003F1BA1">
        <w:rPr>
          <w:b/>
          <w:lang w:val="es-CO"/>
        </w:rPr>
        <w:t xml:space="preserve"> 201</w:t>
      </w:r>
      <w:r>
        <w:rPr>
          <w:b/>
          <w:lang w:val="es-CO"/>
        </w:rPr>
        <w:t>3</w:t>
      </w:r>
    </w:p>
    <w:p w:rsidR="00D80006" w:rsidRDefault="00D80006" w:rsidP="00D80006">
      <w:pPr>
        <w:jc w:val="both"/>
        <w:rPr>
          <w:rFonts w:cs="Calibri"/>
          <w:szCs w:val="28"/>
          <w:lang w:val="es-CO"/>
        </w:rPr>
        <w:pPrChange w:id="13" w:author="claudia fayad" w:date="2012-12-03T12:16:00Z">
          <w:pPr>
            <w:jc w:val="center"/>
          </w:pPr>
        </w:pPrChange>
      </w:pPr>
      <w:r w:rsidRPr="0000097F">
        <w:rPr>
          <w:rFonts w:cs="Calibri"/>
          <w:szCs w:val="28"/>
          <w:lang w:val="es-CO"/>
        </w:rPr>
        <w:t xml:space="preserve">En este primer periodo, en el eje curricular de Manejo de </w:t>
      </w:r>
      <w:ins w:id="14" w:author="claudia fayad" w:date="2012-12-03T12:16:00Z">
        <w:r>
          <w:rPr>
            <w:rFonts w:cs="Calibri"/>
            <w:szCs w:val="28"/>
            <w:lang w:val="es-CO"/>
          </w:rPr>
          <w:t>D</w:t>
        </w:r>
      </w:ins>
      <w:del w:id="15" w:author="claudia fayad" w:date="2012-12-03T12:16:00Z">
        <w:r w:rsidRPr="0000097F" w:rsidDel="00D80006">
          <w:rPr>
            <w:rFonts w:cs="Calibri"/>
            <w:szCs w:val="28"/>
            <w:lang w:val="es-CO"/>
          </w:rPr>
          <w:delText>d</w:delText>
        </w:r>
      </w:del>
      <w:r w:rsidRPr="0000097F">
        <w:rPr>
          <w:rFonts w:cs="Calibri"/>
          <w:szCs w:val="28"/>
          <w:lang w:val="es-CO"/>
        </w:rPr>
        <w:t xml:space="preserve">atos los estudiantes tuvieron la oportunidad de recolectar </w:t>
      </w:r>
      <w:del w:id="16" w:author="claudia fayad" w:date="2012-12-03T12:16:00Z">
        <w:r w:rsidRPr="0000097F" w:rsidDel="00D80006">
          <w:rPr>
            <w:rFonts w:cs="Calibri"/>
            <w:szCs w:val="28"/>
            <w:lang w:val="es-CO"/>
          </w:rPr>
          <w:delText xml:space="preserve">la </w:delText>
        </w:r>
      </w:del>
      <w:r w:rsidRPr="0000097F">
        <w:rPr>
          <w:rFonts w:cs="Calibri"/>
          <w:szCs w:val="28"/>
          <w:lang w:val="es-CO"/>
        </w:rPr>
        <w:t>información a través de encuestas y organizarla en tablas de conteo.</w:t>
      </w:r>
      <w:r w:rsidRPr="0000097F">
        <w:rPr>
          <w:rFonts w:cs="Calibri"/>
          <w:color w:val="FF0000"/>
          <w:szCs w:val="28"/>
          <w:lang w:val="es-CO"/>
        </w:rPr>
        <w:t xml:space="preserve"> </w:t>
      </w:r>
      <w:r w:rsidRPr="0000097F">
        <w:rPr>
          <w:rFonts w:cs="Calibri"/>
          <w:szCs w:val="28"/>
          <w:lang w:val="es-CO"/>
        </w:rPr>
        <w:t xml:space="preserve"> Por otro lado,  a través de juegos de probabilidad ubicaron los resul</w:t>
      </w:r>
      <w:r w:rsidRPr="00B02650">
        <w:rPr>
          <w:rFonts w:cs="Calibri"/>
          <w:szCs w:val="28"/>
          <w:lang w:val="es-CO"/>
        </w:rPr>
        <w:t>tados en orden de probabilidad</w:t>
      </w:r>
      <w:r>
        <w:rPr>
          <w:rFonts w:cs="Calibri"/>
          <w:szCs w:val="28"/>
          <w:lang w:val="es-CO"/>
        </w:rPr>
        <w:t>.</w:t>
      </w:r>
    </w:p>
    <w:p w:rsidR="00D80006" w:rsidRDefault="00D80006" w:rsidP="00D80006">
      <w:pPr>
        <w:widowControl w:val="0"/>
        <w:rPr>
          <w:ins w:id="17" w:author="claudia fayad" w:date="2012-12-03T12:17:00Z"/>
          <w:rFonts w:cs="Calibri"/>
          <w:szCs w:val="28"/>
          <w:lang w:val="es-CO"/>
        </w:rPr>
      </w:pPr>
      <w:r w:rsidRPr="0000097F">
        <w:rPr>
          <w:rFonts w:cs="Calibri"/>
          <w:szCs w:val="28"/>
          <w:lang w:val="es-CO"/>
        </w:rPr>
        <w:lastRenderedPageBreak/>
        <w:t xml:space="preserve">En el eje de Medición comenzaron a indagar sobre la longitud de los objetos, al estimar, comparar y medir  </w:t>
      </w:r>
      <w:del w:id="18" w:author="claudia fayad" w:date="2012-12-03T12:17:00Z">
        <w:r w:rsidRPr="0000097F" w:rsidDel="00D80006">
          <w:rPr>
            <w:rFonts w:cs="Calibri"/>
            <w:szCs w:val="28"/>
            <w:lang w:val="es-CO"/>
          </w:rPr>
          <w:delText xml:space="preserve">usando </w:delText>
        </w:r>
      </w:del>
      <w:ins w:id="19" w:author="claudia fayad" w:date="2012-12-03T12:17:00Z">
        <w:r>
          <w:rPr>
            <w:rFonts w:cs="Calibri"/>
            <w:szCs w:val="28"/>
            <w:lang w:val="es-CO"/>
          </w:rPr>
          <w:t>utilizando</w:t>
        </w:r>
        <w:r w:rsidRPr="0000097F">
          <w:rPr>
            <w:rFonts w:cs="Calibri"/>
            <w:szCs w:val="28"/>
            <w:lang w:val="es-CO"/>
          </w:rPr>
          <w:t xml:space="preserve"> </w:t>
        </w:r>
      </w:ins>
      <w:r w:rsidRPr="0000097F">
        <w:rPr>
          <w:rFonts w:cs="Calibri"/>
          <w:szCs w:val="28"/>
          <w:lang w:val="es-CO"/>
        </w:rPr>
        <w:t xml:space="preserve">instrumentos de medida no convencionales.  </w:t>
      </w:r>
    </w:p>
    <w:p w:rsidR="00D80006" w:rsidRDefault="00D80006" w:rsidP="00D80006">
      <w:pPr>
        <w:widowControl w:val="0"/>
        <w:rPr>
          <w:rFonts w:cs="Calibri"/>
          <w:szCs w:val="28"/>
          <w:lang w:val="es-CO"/>
        </w:rPr>
      </w:pPr>
      <w:r w:rsidRPr="0000097F">
        <w:rPr>
          <w:rFonts w:cs="Calibri"/>
          <w:szCs w:val="28"/>
          <w:lang w:val="es-CO"/>
        </w:rPr>
        <w:t>En el eje de Forma y Espacio exploraron</w:t>
      </w:r>
      <w:r w:rsidRPr="0000097F">
        <w:rPr>
          <w:rFonts w:cs="Calibri"/>
          <w:color w:val="FF0000"/>
          <w:szCs w:val="28"/>
          <w:lang w:val="es-CO"/>
        </w:rPr>
        <w:t xml:space="preserve"> </w:t>
      </w:r>
      <w:r w:rsidRPr="0000097F">
        <w:rPr>
          <w:rFonts w:cs="Calibri"/>
          <w:szCs w:val="28"/>
          <w:lang w:val="es-CO"/>
        </w:rPr>
        <w:t xml:space="preserve"> las figuras tridimensionales</w:t>
      </w:r>
      <w:del w:id="20" w:author="claudia fayad" w:date="2012-12-03T12:17:00Z">
        <w:r w:rsidRPr="0000097F" w:rsidDel="00D80006">
          <w:rPr>
            <w:rFonts w:cs="Calibri"/>
            <w:szCs w:val="28"/>
            <w:lang w:val="es-CO"/>
          </w:rPr>
          <w:delText>,</w:delText>
        </w:r>
      </w:del>
      <w:r w:rsidRPr="0000097F">
        <w:rPr>
          <w:rFonts w:cs="Calibri"/>
          <w:szCs w:val="28"/>
          <w:lang w:val="es-CO"/>
        </w:rPr>
        <w:t xml:space="preserve"> tales como</w:t>
      </w:r>
      <w:del w:id="21" w:author="claudia fayad" w:date="2012-12-03T12:17:00Z">
        <w:r w:rsidRPr="0000097F" w:rsidDel="00D80006">
          <w:rPr>
            <w:rFonts w:cs="Calibri"/>
            <w:szCs w:val="28"/>
            <w:lang w:val="es-CO"/>
          </w:rPr>
          <w:delText>:</w:delText>
        </w:r>
      </w:del>
      <w:r w:rsidRPr="0000097F">
        <w:rPr>
          <w:rFonts w:cs="Calibri"/>
          <w:szCs w:val="28"/>
          <w:lang w:val="es-CO"/>
        </w:rPr>
        <w:t xml:space="preserve"> cubo, prisma rectangular, cono, esfera y cilindro, para luego identificarlas.  Igualmente </w:t>
      </w:r>
      <w:r w:rsidRPr="00B02650">
        <w:rPr>
          <w:rFonts w:cs="Calibri"/>
          <w:szCs w:val="28"/>
          <w:lang w:val="es-CO"/>
        </w:rPr>
        <w:t xml:space="preserve"> reconoc</w:t>
      </w:r>
      <w:r>
        <w:rPr>
          <w:rFonts w:cs="Calibri"/>
          <w:szCs w:val="28"/>
          <w:lang w:val="es-CO"/>
        </w:rPr>
        <w:t xml:space="preserve">ieron </w:t>
      </w:r>
      <w:r w:rsidRPr="0000097F">
        <w:rPr>
          <w:rFonts w:cs="Calibri"/>
          <w:szCs w:val="28"/>
          <w:lang w:val="es-CO"/>
        </w:rPr>
        <w:t>posiciones</w:t>
      </w:r>
      <w:r w:rsidRPr="00B02650">
        <w:rPr>
          <w:rFonts w:cs="Calibri"/>
          <w:szCs w:val="28"/>
          <w:lang w:val="es-CO"/>
        </w:rPr>
        <w:t xml:space="preserve"> </w:t>
      </w:r>
      <w:r>
        <w:rPr>
          <w:rFonts w:cs="Calibri"/>
          <w:szCs w:val="28"/>
          <w:lang w:val="es-CO"/>
        </w:rPr>
        <w:t xml:space="preserve">relacionadas con </w:t>
      </w:r>
      <w:del w:id="22" w:author="claudia fayad" w:date="2012-12-03T12:17:00Z">
        <w:r w:rsidDel="00D80006">
          <w:rPr>
            <w:rFonts w:cs="Calibri"/>
            <w:szCs w:val="28"/>
            <w:lang w:val="es-CO"/>
          </w:rPr>
          <w:delText xml:space="preserve">el </w:delText>
        </w:r>
      </w:del>
      <w:ins w:id="23" w:author="claudia fayad" w:date="2012-12-03T12:17:00Z">
        <w:r>
          <w:rPr>
            <w:rFonts w:cs="Calibri"/>
            <w:szCs w:val="28"/>
            <w:lang w:val="es-CO"/>
          </w:rPr>
          <w:t>su</w:t>
        </w:r>
        <w:r>
          <w:rPr>
            <w:rFonts w:cs="Calibri"/>
            <w:szCs w:val="28"/>
            <w:lang w:val="es-CO"/>
          </w:rPr>
          <w:t xml:space="preserve"> </w:t>
        </w:r>
      </w:ins>
      <w:r>
        <w:rPr>
          <w:rFonts w:cs="Calibri"/>
          <w:szCs w:val="28"/>
          <w:lang w:val="es-CO"/>
        </w:rPr>
        <w:t>cuerpo y con los objetos.</w:t>
      </w:r>
    </w:p>
    <w:p w:rsidR="00D80006" w:rsidRDefault="00D80006" w:rsidP="00D80006">
      <w:pPr>
        <w:widowControl w:val="0"/>
        <w:jc w:val="both"/>
        <w:rPr>
          <w:ins w:id="24" w:author="claudia fayad" w:date="2012-12-03T12:17:00Z"/>
          <w:rFonts w:cs="Calibri"/>
          <w:szCs w:val="28"/>
          <w:lang w:val="es-CO"/>
        </w:rPr>
      </w:pPr>
      <w:r w:rsidRPr="0000097F">
        <w:rPr>
          <w:rFonts w:cs="Calibri"/>
          <w:szCs w:val="28"/>
          <w:lang w:val="es-CO"/>
        </w:rPr>
        <w:t xml:space="preserve">En el eje de Patrones y Funciones extendieron patrones hacia la derecha e izquierda, </w:t>
      </w:r>
      <w:r w:rsidRPr="0000097F">
        <w:rPr>
          <w:rFonts w:cs="Calibri"/>
          <w:color w:val="FF0000"/>
          <w:szCs w:val="28"/>
          <w:lang w:val="es-CO"/>
        </w:rPr>
        <w:t xml:space="preserve"> </w:t>
      </w:r>
      <w:r w:rsidRPr="0000097F">
        <w:rPr>
          <w:rFonts w:cs="Calibri"/>
          <w:szCs w:val="28"/>
          <w:lang w:val="es-CO"/>
        </w:rPr>
        <w:t xml:space="preserve">teniendo en cuenta </w:t>
      </w:r>
      <w:r>
        <w:rPr>
          <w:rFonts w:cs="Calibri"/>
          <w:szCs w:val="28"/>
          <w:lang w:val="es-CO"/>
        </w:rPr>
        <w:t xml:space="preserve">dos </w:t>
      </w:r>
      <w:r w:rsidRPr="0000097F">
        <w:rPr>
          <w:rFonts w:cs="Calibri"/>
          <w:szCs w:val="28"/>
          <w:lang w:val="es-CO"/>
        </w:rPr>
        <w:t xml:space="preserve">variables.  </w:t>
      </w:r>
    </w:p>
    <w:p w:rsidR="00D80006" w:rsidRDefault="00D80006" w:rsidP="00D80006">
      <w:pPr>
        <w:widowControl w:val="0"/>
        <w:jc w:val="both"/>
        <w:rPr>
          <w:ins w:id="25" w:author="claudia fayad" w:date="2012-12-03T12:18:00Z"/>
          <w:rFonts w:cs="Calibri"/>
          <w:szCs w:val="28"/>
          <w:lang w:val="es-CO"/>
        </w:rPr>
      </w:pPr>
      <w:r w:rsidRPr="0000097F">
        <w:rPr>
          <w:rFonts w:cs="Calibri"/>
          <w:szCs w:val="28"/>
          <w:lang w:val="es-CO"/>
        </w:rPr>
        <w:t xml:space="preserve">En el eje de Número se trabajó la identificación de números hasta el veinte, </w:t>
      </w:r>
      <w:ins w:id="26" w:author="claudia fayad" w:date="2012-12-03T12:18:00Z">
        <w:r>
          <w:rPr>
            <w:rFonts w:cs="Calibri"/>
            <w:szCs w:val="28"/>
            <w:lang w:val="es-CO"/>
          </w:rPr>
          <w:t xml:space="preserve">y </w:t>
        </w:r>
      </w:ins>
      <w:r w:rsidRPr="0000097F">
        <w:rPr>
          <w:rFonts w:cs="Calibri"/>
          <w:szCs w:val="28"/>
          <w:lang w:val="es-CO"/>
        </w:rPr>
        <w:t>la es</w:t>
      </w:r>
      <w:r w:rsidRPr="00B02650">
        <w:rPr>
          <w:rFonts w:cs="Calibri"/>
          <w:szCs w:val="28"/>
          <w:lang w:val="es-CO"/>
        </w:rPr>
        <w:t>timación e identificación de</w:t>
      </w:r>
      <w:r w:rsidRPr="0000097F">
        <w:rPr>
          <w:rFonts w:cs="Calibri"/>
          <w:szCs w:val="28"/>
          <w:lang w:val="es-CO"/>
        </w:rPr>
        <w:t xml:space="preserve"> cantidad</w:t>
      </w:r>
      <w:r>
        <w:rPr>
          <w:rFonts w:cs="Calibri"/>
          <w:szCs w:val="28"/>
          <w:lang w:val="es-CO"/>
        </w:rPr>
        <w:t>es</w:t>
      </w:r>
      <w:r w:rsidRPr="0000097F">
        <w:rPr>
          <w:rFonts w:cs="Calibri"/>
          <w:szCs w:val="28"/>
          <w:lang w:val="es-CO"/>
        </w:rPr>
        <w:t xml:space="preserve"> </w:t>
      </w:r>
      <w:r>
        <w:rPr>
          <w:rFonts w:cs="Calibri"/>
          <w:szCs w:val="28"/>
          <w:lang w:val="es-CO"/>
        </w:rPr>
        <w:t>hasta el veinte</w:t>
      </w:r>
      <w:r w:rsidRPr="0000097F">
        <w:rPr>
          <w:rFonts w:cs="Calibri"/>
          <w:szCs w:val="28"/>
          <w:lang w:val="es-CO"/>
        </w:rPr>
        <w:t xml:space="preserve"> y su correspondiente numeral</w:t>
      </w:r>
      <w:r>
        <w:rPr>
          <w:rFonts w:cs="Calibri"/>
          <w:szCs w:val="28"/>
          <w:lang w:val="es-CO"/>
        </w:rPr>
        <w:t xml:space="preserve"> para representar dichas cantidades.  Igualmente</w:t>
      </w:r>
      <w:ins w:id="27" w:author="claudia fayad" w:date="2012-12-03T12:18:00Z">
        <w:r>
          <w:rPr>
            <w:rFonts w:cs="Calibri"/>
            <w:szCs w:val="28"/>
            <w:lang w:val="es-CO"/>
          </w:rPr>
          <w:t>,</w:t>
        </w:r>
      </w:ins>
      <w:r>
        <w:rPr>
          <w:rFonts w:cs="Calibri"/>
          <w:szCs w:val="28"/>
          <w:lang w:val="es-CO"/>
        </w:rPr>
        <w:t xml:space="preserve"> se trabajó l</w:t>
      </w:r>
      <w:r w:rsidRPr="0000097F">
        <w:rPr>
          <w:rFonts w:cs="Calibri"/>
          <w:szCs w:val="28"/>
          <w:lang w:val="es-CO"/>
        </w:rPr>
        <w:t xml:space="preserve">a identificación del </w:t>
      </w:r>
      <w:ins w:id="28" w:author="claudia fayad" w:date="2012-12-03T12:18:00Z">
        <w:r>
          <w:rPr>
            <w:rFonts w:cs="Calibri"/>
            <w:szCs w:val="28"/>
            <w:lang w:val="es-CO"/>
          </w:rPr>
          <w:t>“</w:t>
        </w:r>
      </w:ins>
      <w:r w:rsidRPr="0000097F">
        <w:rPr>
          <w:rFonts w:cs="Calibri"/>
          <w:szCs w:val="28"/>
          <w:lang w:val="es-CO"/>
        </w:rPr>
        <w:t>uno más</w:t>
      </w:r>
      <w:ins w:id="29" w:author="claudia fayad" w:date="2012-12-03T12:18:00Z">
        <w:r>
          <w:rPr>
            <w:rFonts w:cs="Calibri"/>
            <w:szCs w:val="28"/>
            <w:lang w:val="es-CO"/>
          </w:rPr>
          <w:t>”</w:t>
        </w:r>
      </w:ins>
      <w:r w:rsidRPr="0000097F">
        <w:rPr>
          <w:rFonts w:cs="Calibri"/>
          <w:szCs w:val="28"/>
          <w:lang w:val="es-CO"/>
        </w:rPr>
        <w:t xml:space="preserve"> al comparar cantidades y las posible</w:t>
      </w:r>
      <w:r w:rsidRPr="00B02650">
        <w:rPr>
          <w:rFonts w:cs="Calibri"/>
          <w:szCs w:val="28"/>
          <w:lang w:val="es-CO"/>
        </w:rPr>
        <w:t xml:space="preserve">s combinaciones de dos </w:t>
      </w:r>
      <w:r w:rsidRPr="0000097F">
        <w:rPr>
          <w:rFonts w:cs="Calibri"/>
          <w:szCs w:val="28"/>
          <w:lang w:val="es-CO"/>
        </w:rPr>
        <w:t>s</w:t>
      </w:r>
      <w:r>
        <w:rPr>
          <w:rFonts w:cs="Calibri"/>
          <w:szCs w:val="28"/>
          <w:lang w:val="es-CO"/>
        </w:rPr>
        <w:t>umandos</w:t>
      </w:r>
      <w:r w:rsidRPr="0000097F">
        <w:rPr>
          <w:rFonts w:cs="Calibri"/>
          <w:szCs w:val="28"/>
          <w:lang w:val="es-CO"/>
        </w:rPr>
        <w:t xml:space="preserve"> para formar los números cinco y seis.</w:t>
      </w:r>
    </w:p>
    <w:p w:rsidR="00D80006" w:rsidRPr="0000097F" w:rsidRDefault="00D80006" w:rsidP="00D80006">
      <w:pPr>
        <w:widowControl w:val="0"/>
        <w:jc w:val="both"/>
        <w:rPr>
          <w:rFonts w:cs="Calibri"/>
          <w:szCs w:val="28"/>
          <w:lang w:val="es-CO"/>
        </w:rPr>
      </w:pPr>
    </w:p>
    <w:p w:rsidR="00D80006" w:rsidRDefault="00D80006" w:rsidP="00D80006">
      <w:pPr>
        <w:jc w:val="center"/>
        <w:rPr>
          <w:lang w:val="es-CO"/>
        </w:rPr>
      </w:pPr>
      <w:r w:rsidRPr="0000097F">
        <w:rPr>
          <w:lang w:val="es-CO"/>
        </w:rPr>
        <w:t> </w:t>
      </w:r>
      <w:r w:rsidRPr="003F1BA1">
        <w:rPr>
          <w:b/>
          <w:lang w:val="es-CO"/>
        </w:rPr>
        <w:t xml:space="preserve">GLOBAL DE </w:t>
      </w:r>
      <w:r>
        <w:rPr>
          <w:b/>
          <w:lang w:val="es-CO"/>
        </w:rPr>
        <w:t>SOCIAL</w:t>
      </w:r>
      <w:ins w:id="30" w:author="claudia fayad" w:date="2012-12-03T12:18:00Z">
        <w:r>
          <w:rPr>
            <w:b/>
            <w:lang w:val="es-CO"/>
          </w:rPr>
          <w:t xml:space="preserve"> </w:t>
        </w:r>
      </w:ins>
      <w:proofErr w:type="spellStart"/>
      <w:r>
        <w:rPr>
          <w:b/>
          <w:lang w:val="es-CO"/>
        </w:rPr>
        <w:t>S</w:t>
      </w:r>
      <w:ins w:id="31" w:author="claudia fayad" w:date="2012-12-03T12:18:00Z">
        <w:r>
          <w:rPr>
            <w:b/>
            <w:lang w:val="es-CO"/>
          </w:rPr>
          <w:t>TUDIES</w:t>
        </w:r>
      </w:ins>
      <w:proofErr w:type="spellEnd"/>
      <w:r>
        <w:rPr>
          <w:b/>
          <w:lang w:val="es-CO"/>
        </w:rPr>
        <w:t xml:space="preserve"> &amp; </w:t>
      </w:r>
      <w:proofErr w:type="spellStart"/>
      <w:r>
        <w:rPr>
          <w:b/>
          <w:lang w:val="es-CO"/>
        </w:rPr>
        <w:t>SCIENCE</w:t>
      </w:r>
      <w:proofErr w:type="spellEnd"/>
      <w:r>
        <w:rPr>
          <w:b/>
          <w:lang w:val="es-CO"/>
        </w:rPr>
        <w:t xml:space="preserve"> </w:t>
      </w:r>
      <w:r w:rsidRPr="003F1BA1">
        <w:rPr>
          <w:b/>
          <w:lang w:val="es-CO"/>
        </w:rPr>
        <w:t>PRIMER PERIODO 201</w:t>
      </w:r>
      <w:r>
        <w:rPr>
          <w:b/>
          <w:lang w:val="es-CO"/>
        </w:rPr>
        <w:t>2</w:t>
      </w:r>
      <w:r w:rsidRPr="003F1BA1">
        <w:rPr>
          <w:b/>
          <w:lang w:val="es-CO"/>
        </w:rPr>
        <w:t xml:space="preserve"> 201</w:t>
      </w:r>
      <w:r>
        <w:rPr>
          <w:b/>
          <w:lang w:val="es-CO"/>
        </w:rPr>
        <w:t>3</w:t>
      </w:r>
    </w:p>
    <w:p w:rsidR="00D80006" w:rsidRPr="003F1BA1" w:rsidRDefault="00D80006" w:rsidP="00D80006">
      <w:pPr>
        <w:jc w:val="both"/>
        <w:rPr>
          <w:lang w:val="es-CO"/>
        </w:rPr>
      </w:pPr>
      <w:r w:rsidRPr="003F1BA1">
        <w:rPr>
          <w:lang w:val="es-CO"/>
        </w:rPr>
        <w:t xml:space="preserve">En este periodo los estudiantes indagaron </w:t>
      </w:r>
      <w:del w:id="32" w:author="claudia fayad" w:date="2012-12-03T12:19:00Z">
        <w:r w:rsidRPr="003F1BA1" w:rsidDel="00D80006">
          <w:rPr>
            <w:lang w:val="es-CO"/>
          </w:rPr>
          <w:delText xml:space="preserve">sobre </w:delText>
        </w:r>
      </w:del>
      <w:ins w:id="33" w:author="claudia fayad" w:date="2012-12-03T12:19:00Z">
        <w:r>
          <w:rPr>
            <w:lang w:val="es-CO"/>
          </w:rPr>
          <w:t>acerca de</w:t>
        </w:r>
        <w:r w:rsidRPr="003F1BA1">
          <w:rPr>
            <w:lang w:val="es-CO"/>
          </w:rPr>
          <w:t xml:space="preserve"> </w:t>
        </w:r>
      </w:ins>
      <w:r w:rsidRPr="003F1BA1">
        <w:rPr>
          <w:lang w:val="es-CO"/>
        </w:rPr>
        <w:t>c</w:t>
      </w:r>
      <w:r>
        <w:rPr>
          <w:lang w:val="es-CO"/>
        </w:rPr>
        <w:t>ó</w:t>
      </w:r>
      <w:r w:rsidRPr="003F1BA1">
        <w:rPr>
          <w:lang w:val="es-CO"/>
        </w:rPr>
        <w:t>mo las personas establecen códigos que les ayudan a organizarse y orientarse</w:t>
      </w:r>
      <w:ins w:id="34" w:author="claudia fayad" w:date="2012-12-03T12:19:00Z">
        <w:r>
          <w:rPr>
            <w:lang w:val="es-CO"/>
          </w:rPr>
          <w:t>, e</w:t>
        </w:r>
      </w:ins>
      <w:del w:id="35" w:author="claudia fayad" w:date="2012-12-03T12:19:00Z">
        <w:r w:rsidDel="00D80006">
          <w:rPr>
            <w:lang w:val="es-CO"/>
          </w:rPr>
          <w:delText>. E</w:delText>
        </w:r>
      </w:del>
      <w:r w:rsidRPr="003F1BA1">
        <w:rPr>
          <w:lang w:val="es-CO"/>
        </w:rPr>
        <w:t>ncontraron evidencias naturales que demuestran el paso del tiempo</w:t>
      </w:r>
      <w:r>
        <w:rPr>
          <w:lang w:val="es-CO"/>
        </w:rPr>
        <w:t>,</w:t>
      </w:r>
      <w:r w:rsidRPr="003F1BA1">
        <w:rPr>
          <w:lang w:val="es-CO"/>
        </w:rPr>
        <w:t xml:space="preserve"> y</w:t>
      </w:r>
      <w:r>
        <w:rPr>
          <w:lang w:val="es-CO"/>
        </w:rPr>
        <w:t xml:space="preserve"> aprendieron la forma</w:t>
      </w:r>
      <w:r w:rsidRPr="003F1BA1">
        <w:rPr>
          <w:lang w:val="es-CO"/>
        </w:rPr>
        <w:t xml:space="preserve"> como las personas las utilizan para ubicarse. </w:t>
      </w:r>
    </w:p>
    <w:p w:rsidR="00D80006" w:rsidRPr="003F1BA1" w:rsidRDefault="00D80006" w:rsidP="00D80006">
      <w:pPr>
        <w:jc w:val="both"/>
        <w:rPr>
          <w:lang w:val="es-CO"/>
        </w:rPr>
      </w:pPr>
      <w:r w:rsidRPr="003F1BA1">
        <w:rPr>
          <w:lang w:val="es-CO"/>
        </w:rPr>
        <w:t>Igualmente, indagaron c</w:t>
      </w:r>
      <w:r>
        <w:rPr>
          <w:lang w:val="es-CO"/>
        </w:rPr>
        <w:t>ó</w:t>
      </w:r>
      <w:r w:rsidRPr="003F1BA1">
        <w:rPr>
          <w:lang w:val="es-CO"/>
        </w:rPr>
        <w:t>mo las personas, a través del desarrollo de habilidades</w:t>
      </w:r>
      <w:r>
        <w:rPr>
          <w:lang w:val="es-CO"/>
        </w:rPr>
        <w:t xml:space="preserve"> y</w:t>
      </w:r>
      <w:r w:rsidRPr="003F1BA1">
        <w:rPr>
          <w:lang w:val="es-CO"/>
        </w:rPr>
        <w:t xml:space="preserve"> </w:t>
      </w:r>
      <w:r>
        <w:rPr>
          <w:lang w:val="es-CO"/>
        </w:rPr>
        <w:t>d</w:t>
      </w:r>
      <w:r w:rsidRPr="003F1BA1">
        <w:rPr>
          <w:lang w:val="es-CO"/>
        </w:rPr>
        <w:t>el cuidado del cuerpo, construyen una auto</w:t>
      </w:r>
      <w:r>
        <w:rPr>
          <w:lang w:val="es-CO"/>
        </w:rPr>
        <w:t>-</w:t>
      </w:r>
      <w:r w:rsidRPr="003F1BA1">
        <w:rPr>
          <w:lang w:val="es-CO"/>
        </w:rPr>
        <w:t>imagen saludable</w:t>
      </w:r>
      <w:r>
        <w:rPr>
          <w:lang w:val="es-CO"/>
        </w:rPr>
        <w:t>,</w:t>
      </w:r>
      <w:r w:rsidRPr="003F1BA1">
        <w:rPr>
          <w:lang w:val="es-CO"/>
        </w:rPr>
        <w:t xml:space="preserve"> lo cual les ayuda a </w:t>
      </w:r>
      <w:r>
        <w:rPr>
          <w:lang w:val="es-CO"/>
        </w:rPr>
        <w:t>construír</w:t>
      </w:r>
      <w:r w:rsidRPr="003F1BA1">
        <w:rPr>
          <w:lang w:val="es-CO"/>
        </w:rPr>
        <w:t xml:space="preserve"> relaciones positivas con los demás. </w:t>
      </w:r>
    </w:p>
    <w:p w:rsidR="00D80006" w:rsidRDefault="00D80006" w:rsidP="00D80006">
      <w:pPr>
        <w:jc w:val="both"/>
        <w:rPr>
          <w:lang w:val="es-CO"/>
        </w:rPr>
      </w:pPr>
      <w:r w:rsidRPr="003F1BA1">
        <w:rPr>
          <w:lang w:val="es-CO"/>
        </w:rPr>
        <w:t>Para llevar a cabo estas indagaciones exitosamente</w:t>
      </w:r>
      <w:r>
        <w:rPr>
          <w:lang w:val="es-CO"/>
        </w:rPr>
        <w:t>,</w:t>
      </w:r>
      <w:r w:rsidRPr="003F1BA1">
        <w:rPr>
          <w:lang w:val="es-CO"/>
        </w:rPr>
        <w:t xml:space="preserve"> </w:t>
      </w:r>
      <w:r>
        <w:rPr>
          <w:lang w:val="es-CO"/>
        </w:rPr>
        <w:t>entrevist</w:t>
      </w:r>
      <w:r w:rsidRPr="003F1BA1">
        <w:rPr>
          <w:lang w:val="es-CO"/>
        </w:rPr>
        <w:t>aron a diferentes expertos, realizaron tareas</w:t>
      </w:r>
      <w:r>
        <w:rPr>
          <w:lang w:val="es-CO"/>
        </w:rPr>
        <w:t xml:space="preserve"> y</w:t>
      </w:r>
      <w:r w:rsidRPr="003F1BA1">
        <w:rPr>
          <w:lang w:val="es-CO"/>
        </w:rPr>
        <w:t xml:space="preserve"> en</w:t>
      </w:r>
      <w:r>
        <w:rPr>
          <w:lang w:val="es-CO"/>
        </w:rPr>
        <w:t>cuestas</w:t>
      </w:r>
      <w:ins w:id="36" w:author="claudia fayad" w:date="2012-12-03T12:19:00Z">
        <w:r>
          <w:rPr>
            <w:lang w:val="es-CO"/>
          </w:rPr>
          <w:t>,</w:t>
        </w:r>
      </w:ins>
      <w:r w:rsidRPr="003F1BA1">
        <w:rPr>
          <w:lang w:val="es-CO"/>
        </w:rPr>
        <w:t xml:space="preserve"> </w:t>
      </w:r>
      <w:r>
        <w:rPr>
          <w:lang w:val="es-CO"/>
        </w:rPr>
        <w:t xml:space="preserve">y </w:t>
      </w:r>
      <w:del w:id="37" w:author="claudia fayad" w:date="2012-12-03T12:19:00Z">
        <w:r w:rsidRPr="003F1BA1" w:rsidDel="00D80006">
          <w:rPr>
            <w:lang w:val="es-CO"/>
          </w:rPr>
          <w:delText>salieron a</w:delText>
        </w:r>
      </w:del>
      <w:ins w:id="38" w:author="claudia fayad" w:date="2012-12-03T12:19:00Z">
        <w:r>
          <w:rPr>
            <w:lang w:val="es-CO"/>
          </w:rPr>
          <w:t>visitaron</w:t>
        </w:r>
      </w:ins>
      <w:r w:rsidRPr="003F1BA1">
        <w:rPr>
          <w:lang w:val="es-CO"/>
        </w:rPr>
        <w:t xml:space="preserve"> diferentes sitios de la ciudad para lograr profundizar sus conocimientos y llegar a conclusiones</w:t>
      </w:r>
      <w:r>
        <w:rPr>
          <w:lang w:val="es-CO"/>
        </w:rPr>
        <w:t xml:space="preserve"> y  aprendizajes perdurables.</w:t>
      </w:r>
    </w:p>
    <w:p w:rsidR="00D80006" w:rsidRPr="00A21419" w:rsidRDefault="00D80006" w:rsidP="00D80006">
      <w:pPr>
        <w:spacing w:after="0"/>
        <w:rPr>
          <w:rFonts w:cs="Calibri"/>
          <w:sz w:val="24"/>
          <w:szCs w:val="24"/>
          <w:lang w:val="es-CO"/>
        </w:rPr>
      </w:pPr>
    </w:p>
    <w:p w:rsidR="006E42D1" w:rsidRPr="00D80006" w:rsidRDefault="006E42D1">
      <w:pPr>
        <w:rPr>
          <w:lang w:val="es-CO"/>
        </w:rPr>
      </w:pPr>
    </w:p>
    <w:sectPr w:rsidR="006E42D1" w:rsidRPr="00D80006" w:rsidSect="00D13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6" w:author="claudia fayad" w:date="2012-12-03T12:15:00Z" w:initials="cf">
    <w:p w:rsidR="00D80006" w:rsidRPr="00D80006" w:rsidRDefault="00D80006">
      <w:pPr>
        <w:pStyle w:val="CommentText"/>
        <w:rPr>
          <w:lang w:val="es-CO"/>
        </w:rPr>
      </w:pPr>
      <w:r>
        <w:rPr>
          <w:rStyle w:val="CommentReference"/>
        </w:rPr>
        <w:annotationRef/>
      </w:r>
      <w:r>
        <w:rPr>
          <w:lang w:val="es-CO"/>
        </w:rPr>
        <w:t>¡</w:t>
      </w:r>
      <w:r w:rsidRPr="00D80006">
        <w:rPr>
          <w:lang w:val="es-CO"/>
        </w:rPr>
        <w:t xml:space="preserve">Excelente comentarios global de </w:t>
      </w:r>
      <w:proofErr w:type="spellStart"/>
      <w:r w:rsidRPr="00D80006">
        <w:rPr>
          <w:lang w:val="es-CO"/>
        </w:rPr>
        <w:t>PSE</w:t>
      </w:r>
      <w:proofErr w:type="spellEnd"/>
      <w:r w:rsidRPr="00D80006">
        <w:rPr>
          <w:lang w:val="es-CO"/>
        </w:rPr>
        <w:t xml:space="preserve">! </w:t>
      </w:r>
      <w:r>
        <w:rPr>
          <w:lang w:val="es-CO"/>
        </w:rPr>
        <w:t>¡</w:t>
      </w:r>
      <w:r w:rsidRPr="00D80006">
        <w:rPr>
          <w:lang w:val="es-CO"/>
        </w:rPr>
        <w:t>Felicitaciones</w:t>
      </w:r>
      <w:r>
        <w:rPr>
          <w:lang w:val="es-CO"/>
        </w:rPr>
        <w:t>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06"/>
    <w:rsid w:val="006E42D1"/>
    <w:rsid w:val="00D8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006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00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006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0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0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0006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006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006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006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00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006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0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0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0006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006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00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fayad</dc:creator>
  <cp:lastModifiedBy>claudia fayad</cp:lastModifiedBy>
  <cp:revision>1</cp:revision>
  <dcterms:created xsi:type="dcterms:W3CDTF">2012-12-03T17:14:00Z</dcterms:created>
  <dcterms:modified xsi:type="dcterms:W3CDTF">2012-12-03T17:21:00Z</dcterms:modified>
</cp:coreProperties>
</file>